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580" w:rsidRDefault="000F156B" w:rsidP="00255707">
      <w:pPr>
        <w:pStyle w:val="Title"/>
      </w:pPr>
      <w:r>
        <w:t>Java Tucana Franchising information</w:t>
      </w:r>
    </w:p>
    <w:p w:rsidR="000F156B" w:rsidRDefault="003732E9">
      <w:r>
        <w:t xml:space="preserve">Would you like the freedom of owning your own business, while still having the support of an established brand? Java Tucana is seeking franchise owners for expansion in </w:t>
      </w:r>
      <w:r w:rsidR="003E2968">
        <w:t>many areas</w:t>
      </w:r>
      <w:r>
        <w:t xml:space="preserve">. </w:t>
      </w:r>
    </w:p>
    <w:p w:rsidR="000F156B" w:rsidRDefault="00231BA4" w:rsidP="00255707">
      <w:pPr>
        <w:pStyle w:val="Heading1"/>
      </w:pPr>
      <w:r>
        <w:t>Why Java Tucana?</w:t>
      </w:r>
    </w:p>
    <w:p w:rsidR="005C67C1" w:rsidRDefault="005C67C1">
      <w:r>
        <w:t>Specialty coffee is a rapidly growing industry with a broad customer base.</w:t>
      </w:r>
    </w:p>
    <w:p w:rsidR="005C67C1" w:rsidRDefault="005C67C1">
      <w:r>
        <w:t>Our proven business model is focused on regional growth and strong support of franchisees.</w:t>
      </w:r>
    </w:p>
    <w:p w:rsidR="005C67C1" w:rsidRDefault="005C67C1">
      <w:r>
        <w:t xml:space="preserve">We offer </w:t>
      </w:r>
      <w:r w:rsidR="001B594E">
        <w:t xml:space="preserve">multiple </w:t>
      </w:r>
      <w:r>
        <w:t xml:space="preserve">opportunities for multiple franchise types: Single unit owners, multi-unit owners, and office coffee service </w:t>
      </w:r>
      <w:r w:rsidR="00001C95">
        <w:t>distributors</w:t>
      </w:r>
      <w:r>
        <w:t>.</w:t>
      </w:r>
    </w:p>
    <w:p w:rsidR="001B594E" w:rsidRDefault="001B594E"/>
    <w:p w:rsidR="003E2968" w:rsidRDefault="003E2968" w:rsidP="00255707">
      <w:pPr>
        <w:pStyle w:val="Heading1"/>
        <w:sectPr w:rsidR="003E2968">
          <w:pgSz w:w="12240" w:h="15840"/>
          <w:pgMar w:top="1440" w:right="1440" w:bottom="1440" w:left="1440" w:header="720" w:footer="720" w:gutter="0"/>
          <w:cols w:space="720"/>
          <w:docGrid w:linePitch="360"/>
        </w:sectPr>
      </w:pPr>
    </w:p>
    <w:p w:rsidR="00001C95" w:rsidRDefault="008A59F2" w:rsidP="00255707">
      <w:pPr>
        <w:pStyle w:val="Heading1"/>
      </w:pPr>
      <w:r>
        <w:lastRenderedPageBreak/>
        <w:t>Java Tucana Franchise Support</w:t>
      </w:r>
    </w:p>
    <w:p w:rsidR="008A59F2" w:rsidRDefault="008A59F2">
      <w:r>
        <w:t xml:space="preserve">We at Java Tucana have long experience owning and running successful stores, and </w:t>
      </w:r>
      <w:r w:rsidR="001B594E">
        <w:t xml:space="preserve">we’re ready to share our </w:t>
      </w:r>
      <w:del w:id="0" w:author="Kurt S" w:date="2016-06-05T08:48:00Z">
        <w:r w:rsidR="001B594E" w:rsidDel="00280E99">
          <w:delText>knowle</w:delText>
        </w:r>
        <w:r w:rsidDel="00280E99">
          <w:delText>ge</w:delText>
        </w:r>
      </w:del>
      <w:ins w:id="1" w:author="Kurt S" w:date="2016-06-05T08:48:00Z">
        <w:r w:rsidR="00280E99">
          <w:t>knowledge</w:t>
        </w:r>
      </w:ins>
      <w:r>
        <w:t xml:space="preserve"> with new franchise owners. Every franchisee and store manager is provided a </w:t>
      </w:r>
      <w:del w:id="2" w:author="Kurt S" w:date="2016-06-05T08:48:00Z">
        <w:r w:rsidDel="00280E99">
          <w:delText>two week</w:delText>
        </w:r>
      </w:del>
      <w:ins w:id="3" w:author="Kurt S" w:date="2016-06-05T08:48:00Z">
        <w:r w:rsidR="00280E99">
          <w:t>two-week</w:t>
        </w:r>
      </w:ins>
      <w:r>
        <w:t xml:space="preserve"> training course on store operations, product management, and personnel procedures. After that, our training team will be dispatched to your location to help you set everything up and guarantee a smooth opening experience.</w:t>
      </w:r>
      <w:r w:rsidR="00876FAE">
        <w:t xml:space="preserve"> </w:t>
      </w:r>
    </w:p>
    <w:p w:rsidR="00876FAE" w:rsidDel="00280E99" w:rsidRDefault="00876FAE">
      <w:pPr>
        <w:rPr>
          <w:moveFrom w:id="4" w:author="Kurt S" w:date="2016-06-05T08:49:00Z"/>
        </w:rPr>
      </w:pPr>
      <w:moveFromRangeStart w:id="5" w:author="Kurt S" w:date="2016-06-05T08:49:00Z" w:name="move452879901"/>
      <w:moveFrom w:id="6" w:author="Kurt S" w:date="2016-06-05T08:49:00Z">
        <w:r w:rsidDel="00280E99">
          <w:t>As a Java Tucana franchise owner you’ll have full access to our products and distribution network, and our national marketing team will work closely with you to create awareness of, and drive business to, your store.</w:t>
        </w:r>
      </w:moveFrom>
    </w:p>
    <w:moveFromRangeEnd w:id="5"/>
    <w:p w:rsidR="00876FAE" w:rsidRDefault="008A59F2">
      <w:r>
        <w:t xml:space="preserve">Unlike some franchise operations, we don’t tie you down and micromanage every element of your business. Instead, we work with you to guarantee that your products are up to our standards and your team is providing the best possible customer experience. </w:t>
      </w:r>
      <w:r w:rsidR="00876FAE">
        <w:t xml:space="preserve"> Our commitment will continue through the lifetime of your business, and you’ll have access </w:t>
      </w:r>
      <w:del w:id="7" w:author="Kurt S" w:date="2016-06-05T08:49:00Z">
        <w:r w:rsidR="00876FAE" w:rsidDel="00280E99">
          <w:delText>to</w:delText>
        </w:r>
        <w:r w:rsidR="001B594E" w:rsidDel="00280E99">
          <w:delText>u</w:delText>
        </w:r>
      </w:del>
      <w:ins w:id="8" w:author="Kurt S" w:date="2016-06-05T08:49:00Z">
        <w:r w:rsidR="00280E99">
          <w:t>to</w:t>
        </w:r>
      </w:ins>
      <w:r w:rsidR="00876FAE">
        <w:t xml:space="preserve"> our franchise support services for ongoing training and advice.</w:t>
      </w:r>
    </w:p>
    <w:p w:rsidR="003E2968" w:rsidRDefault="003E2968" w:rsidP="00255707">
      <w:pPr>
        <w:pStyle w:val="Heading1"/>
        <w:rPr>
          <w:ins w:id="9" w:author="Kurt S" w:date="2016-06-05T08:49:00Z"/>
        </w:rPr>
      </w:pPr>
    </w:p>
    <w:p w:rsidR="00280E99" w:rsidRDefault="00280E99" w:rsidP="00280E99">
      <w:pPr>
        <w:rPr>
          <w:moveTo w:id="10" w:author="Kurt S" w:date="2016-06-05T08:49:00Z"/>
        </w:rPr>
      </w:pPr>
      <w:moveToRangeStart w:id="11" w:author="Kurt S" w:date="2016-06-05T08:49:00Z" w:name="move452879901"/>
      <w:moveTo w:id="12" w:author="Kurt S" w:date="2016-06-05T08:49:00Z">
        <w:r>
          <w:t>As a Java Tucana franchise owner you’ll have full access to our products and distribution network, and our national marketing team will work closely with you to create awareness of, and drive business to, your store.</w:t>
        </w:r>
      </w:moveTo>
    </w:p>
    <w:p w:rsidR="00280E99" w:rsidRPr="00280E99" w:rsidRDefault="00280E99" w:rsidP="00280E99">
      <w:pPr>
        <w:rPr>
          <w:rPrChange w:id="13" w:author="Kurt S" w:date="2016-06-05T08:49:00Z">
            <w:rPr/>
          </w:rPrChange>
        </w:rPr>
        <w:sectPr w:rsidR="00280E99" w:rsidRPr="00280E99">
          <w:pgSz w:w="12240" w:h="15840"/>
          <w:pgMar w:top="1440" w:right="1440" w:bottom="1440" w:left="1440" w:header="720" w:footer="720" w:gutter="0"/>
          <w:cols w:space="720"/>
          <w:docGrid w:linePitch="360"/>
        </w:sectPr>
        <w:pPrChange w:id="14" w:author="Kurt S" w:date="2016-06-05T08:49:00Z">
          <w:pPr>
            <w:pStyle w:val="Heading1"/>
          </w:pPr>
        </w:pPrChange>
      </w:pPr>
      <w:bookmarkStart w:id="15" w:name="_GoBack"/>
      <w:bookmarkEnd w:id="15"/>
      <w:moveToRangeEnd w:id="11"/>
    </w:p>
    <w:p w:rsidR="008A59F2" w:rsidRDefault="00876FAE" w:rsidP="00255707">
      <w:pPr>
        <w:pStyle w:val="Heading1"/>
      </w:pPr>
      <w:r>
        <w:lastRenderedPageBreak/>
        <w:t>Franchisee Requirements</w:t>
      </w:r>
    </w:p>
    <w:p w:rsidR="001C1111" w:rsidRPr="001C1111" w:rsidRDefault="001B7FF4" w:rsidP="001C1111">
      <w:pPr>
        <w:pStyle w:val="Heading2"/>
      </w:pPr>
      <w:r>
        <w:t xml:space="preserve">Choosing </w:t>
      </w:r>
      <w:r w:rsidR="001C1111">
        <w:t>location</w:t>
      </w:r>
    </w:p>
    <w:p w:rsidR="00EB4662" w:rsidRDefault="00EB4662">
      <w:r>
        <w:t>Franchising opportunities are available in a wide variety of available markets. Check our site map for areas of current expansion.</w:t>
      </w:r>
    </w:p>
    <w:p w:rsidR="001C1111" w:rsidRDefault="001C1111" w:rsidP="001C1111">
      <w:pPr>
        <w:pStyle w:val="Heading2"/>
      </w:pPr>
      <w:r>
        <w:t>Submitting your application</w:t>
      </w:r>
    </w:p>
    <w:p w:rsidR="008A59F2" w:rsidRDefault="00637028">
      <w:r>
        <w:t xml:space="preserve">To become a Java Tucana franchise owner, you’ll need to demonstrate your </w:t>
      </w:r>
      <w:r w:rsidR="00EB4662">
        <w:t xml:space="preserve">financial readiness to start a business. </w:t>
      </w:r>
      <w:r w:rsidR="00954CDB">
        <w:t>We recognize that different locations and franchise types will have different operating costs, so our franchise support team will help determine the net worth and liquid assets you’ll need to get started. You can complete our initial application to get the process started.</w:t>
      </w:r>
    </w:p>
    <w:p w:rsidR="001C1111" w:rsidRDefault="001C1111" w:rsidP="001C1111">
      <w:pPr>
        <w:pStyle w:val="Heading2"/>
      </w:pPr>
      <w:r>
        <w:t>Creating a business plan</w:t>
      </w:r>
    </w:p>
    <w:p w:rsidR="00954CDB" w:rsidRDefault="00954CDB">
      <w:r>
        <w:t xml:space="preserve">Once your initial application has been approved, we’ll provide you with our Franchisee Disclosure Document containing company history, financial information, and the full Java Tucana Franchise Agreement. We’ll also work with you in </w:t>
      </w:r>
      <w:r w:rsidR="00255707">
        <w:t xml:space="preserve">designing a </w:t>
      </w:r>
      <w:del w:id="16" w:author="Kurt S" w:date="2016-06-05T08:49:00Z">
        <w:r w:rsidR="00255707" w:rsidDel="00280E99">
          <w:delText>five year</w:delText>
        </w:r>
      </w:del>
      <w:ins w:id="17" w:author="Kurt S" w:date="2016-06-05T08:49:00Z">
        <w:r w:rsidR="00280E99">
          <w:t>five-year</w:t>
        </w:r>
      </w:ins>
      <w:r w:rsidR="00255707">
        <w:t xml:space="preserve"> business plan for your new franchise, and begin the training process for you and your staff.</w:t>
      </w:r>
    </w:p>
    <w:sectPr w:rsidR="00954C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97A" w:rsidRDefault="0039397A" w:rsidP="003E2968">
      <w:pPr>
        <w:spacing w:after="0" w:line="240" w:lineRule="auto"/>
      </w:pPr>
      <w:r>
        <w:separator/>
      </w:r>
    </w:p>
  </w:endnote>
  <w:endnote w:type="continuationSeparator" w:id="0">
    <w:p w:rsidR="0039397A" w:rsidRDefault="0039397A" w:rsidP="003E2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97A" w:rsidRDefault="0039397A" w:rsidP="003E2968">
      <w:pPr>
        <w:spacing w:after="0" w:line="240" w:lineRule="auto"/>
      </w:pPr>
      <w:r>
        <w:separator/>
      </w:r>
    </w:p>
  </w:footnote>
  <w:footnote w:type="continuationSeparator" w:id="0">
    <w:p w:rsidR="0039397A" w:rsidRDefault="0039397A" w:rsidP="003E2968">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rt S">
    <w15:presenceInfo w15:providerId="Windows Live" w15:userId="b7d4075f6d1ef0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56B"/>
    <w:rsid w:val="00001C95"/>
    <w:rsid w:val="000105C3"/>
    <w:rsid w:val="000F156B"/>
    <w:rsid w:val="00133A91"/>
    <w:rsid w:val="00147580"/>
    <w:rsid w:val="001B594E"/>
    <w:rsid w:val="001B7FF4"/>
    <w:rsid w:val="001C1111"/>
    <w:rsid w:val="00231BA4"/>
    <w:rsid w:val="00255707"/>
    <w:rsid w:val="00280E99"/>
    <w:rsid w:val="003732E9"/>
    <w:rsid w:val="0039397A"/>
    <w:rsid w:val="003E2968"/>
    <w:rsid w:val="005C67C1"/>
    <w:rsid w:val="00637028"/>
    <w:rsid w:val="00876FAE"/>
    <w:rsid w:val="008A59F2"/>
    <w:rsid w:val="00930C76"/>
    <w:rsid w:val="00954CDB"/>
    <w:rsid w:val="00A4441B"/>
    <w:rsid w:val="00B55EB1"/>
    <w:rsid w:val="00EB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AC37F"/>
  <w15:docId w15:val="{30D9AEED-F122-43B4-9D7C-47C5A9CD5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57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5570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557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5570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5570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55707"/>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3E29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E2968"/>
    <w:rPr>
      <w:sz w:val="20"/>
      <w:szCs w:val="20"/>
    </w:rPr>
  </w:style>
  <w:style w:type="character" w:styleId="EndnoteReference">
    <w:name w:val="endnote reference"/>
    <w:basedOn w:val="DefaultParagraphFont"/>
    <w:uiPriority w:val="99"/>
    <w:semiHidden/>
    <w:unhideWhenUsed/>
    <w:rsid w:val="003E2968"/>
    <w:rPr>
      <w:vertAlign w:val="superscript"/>
    </w:rPr>
  </w:style>
  <w:style w:type="paragraph" w:styleId="BalloonText">
    <w:name w:val="Balloon Text"/>
    <w:basedOn w:val="Normal"/>
    <w:link w:val="BalloonTextChar"/>
    <w:uiPriority w:val="99"/>
    <w:semiHidden/>
    <w:unhideWhenUsed/>
    <w:rsid w:val="00280E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E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57D1B-BC04-4DAC-9620-4AD6EE005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Clifford J. Coryea</dc:creator>
  <cp:lastModifiedBy>Kurt S</cp:lastModifiedBy>
  <cp:revision>3</cp:revision>
  <dcterms:created xsi:type="dcterms:W3CDTF">2016-06-05T12:48:00Z</dcterms:created>
  <dcterms:modified xsi:type="dcterms:W3CDTF">2016-06-05T12:49:00Z</dcterms:modified>
</cp:coreProperties>
</file>